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Rezničenkem,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bank. spojení:</w:t>
      </w:r>
      <w:r>
        <w:tab/>
      </w:r>
      <w:r w:rsidR="00D2553F">
        <w:t>Komerční Banka, a.s., č. ú. 17938521/0100</w:t>
      </w:r>
    </w:p>
    <w:p w14:paraId="2C74BCA4" w14:textId="77777777" w:rsidR="00892390" w:rsidRDefault="00892390" w:rsidP="00892390">
      <w:r>
        <w:t>zapsaná v OR Krajského soudu v Hradci Králové, oddíl Pr.,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bank. spojení:</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7E2C1DA9"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4709A5">
        <w:rPr>
          <w:b/>
        </w:rPr>
        <w:t>3</w:t>
      </w:r>
      <w:r w:rsidR="008A3E72">
        <w:rPr>
          <w:b/>
        </w:rPr>
        <w:t xml:space="preserve">. </w:t>
      </w:r>
      <w:r w:rsidR="00132C2C">
        <w:rPr>
          <w:b/>
        </w:rPr>
        <w:t>č</w:t>
      </w:r>
      <w:r w:rsidR="008A3E72" w:rsidRPr="008A3E72">
        <w:rPr>
          <w:b/>
        </w:rPr>
        <w:t>ást</w:t>
      </w:r>
      <w:r w:rsidR="00132C2C">
        <w:rPr>
          <w:b/>
        </w:rPr>
        <w:t xml:space="preserve"> -</w:t>
      </w:r>
      <w:r w:rsidRPr="008A3E72">
        <w:rPr>
          <w:b/>
        </w:rPr>
        <w:t xml:space="preserve"> </w:t>
      </w:r>
      <w:r w:rsidRPr="009E2557">
        <w:rPr>
          <w:b/>
        </w:rPr>
        <w:t xml:space="preserve"> </w:t>
      </w:r>
      <w:r w:rsidR="00C50EFC">
        <w:rPr>
          <w:b/>
        </w:rPr>
        <w:t>VYBAVENÍ JEDNOTKY AKUTNÍ PÉČE</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629AE328" w:rsidR="004D4C79" w:rsidRDefault="004709A5" w:rsidP="004D4C79">
      <w:pPr>
        <w:pStyle w:val="Odstavecseseznamem"/>
        <w:numPr>
          <w:ilvl w:val="0"/>
          <w:numId w:val="34"/>
        </w:numPr>
        <w:rPr>
          <w:rFonts w:cs="Tahoma"/>
          <w:b/>
          <w:color w:val="000000"/>
          <w:lang w:eastAsia="cs-CZ"/>
        </w:rPr>
      </w:pPr>
      <w:r>
        <w:rPr>
          <w:rFonts w:cs="Tahoma"/>
          <w:b/>
          <w:color w:val="000000"/>
          <w:lang w:eastAsia="cs-CZ"/>
        </w:rPr>
        <w:t>Monitory</w:t>
      </w:r>
      <w:r w:rsidR="004D4C79">
        <w:rPr>
          <w:rFonts w:cs="Tahoma"/>
          <w:b/>
          <w:color w:val="000000"/>
          <w:lang w:eastAsia="cs-CZ"/>
        </w:rPr>
        <w:t xml:space="preserve"> – </w:t>
      </w:r>
      <w:r>
        <w:rPr>
          <w:rFonts w:cs="Tahoma"/>
          <w:b/>
          <w:color w:val="000000"/>
          <w:lang w:eastAsia="cs-CZ"/>
        </w:rPr>
        <w:t xml:space="preserve">2 </w:t>
      </w:r>
      <w:r w:rsidR="008A3E72">
        <w:rPr>
          <w:rFonts w:cs="Tahoma"/>
          <w:b/>
          <w:color w:val="000000"/>
          <w:lang w:eastAsia="cs-CZ"/>
        </w:rPr>
        <w:t>kus</w:t>
      </w:r>
      <w:r>
        <w:rPr>
          <w:rFonts w:cs="Tahoma"/>
          <w:b/>
          <w:color w:val="000000"/>
          <w:lang w:eastAsia="cs-CZ"/>
        </w:rPr>
        <w:t>y</w:t>
      </w:r>
    </w:p>
    <w:p w14:paraId="7DBD042C" w14:textId="2F6C07FA" w:rsidR="004709A5" w:rsidRDefault="004709A5" w:rsidP="004D4C79">
      <w:pPr>
        <w:pStyle w:val="Odstavecseseznamem"/>
        <w:numPr>
          <w:ilvl w:val="0"/>
          <w:numId w:val="34"/>
        </w:numPr>
        <w:rPr>
          <w:rFonts w:cs="Tahoma"/>
          <w:b/>
          <w:color w:val="000000"/>
          <w:lang w:eastAsia="cs-CZ"/>
        </w:rPr>
      </w:pPr>
      <w:r>
        <w:rPr>
          <w:rFonts w:cs="Tahoma"/>
          <w:b/>
          <w:color w:val="000000"/>
          <w:lang w:eastAsia="cs-CZ"/>
        </w:rPr>
        <w:t>Plicní ventilátor – 1 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reg. číslo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Mgr. David  Rezničenko,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2C7EC635"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ins w:id="0" w:author="Bena Marek" w:date="2019-03-18T20:41:00Z">
        <w:r w:rsidR="00C53555">
          <w:rPr>
            <w:rFonts w:eastAsia="Arial" w:cs="Arial"/>
            <w:color w:val="000000"/>
            <w:kern w:val="1"/>
            <w:lang w:eastAsia="hi-IN" w:bidi="hi-IN"/>
          </w:rPr>
          <w:t>3</w:t>
        </w:r>
      </w:ins>
      <w:bookmarkStart w:id="1" w:name="_GoBack"/>
      <w:bookmarkEnd w:id="1"/>
      <w:del w:id="2" w:author="Bena Marek" w:date="2019-03-18T20:41:00Z">
        <w:r w:rsidRPr="00FA5D96" w:rsidDel="00C53555">
          <w:rPr>
            <w:rFonts w:eastAsia="Arial" w:cs="Arial"/>
            <w:color w:val="000000"/>
            <w:kern w:val="1"/>
            <w:lang w:eastAsia="hi-IN" w:bidi="hi-IN"/>
          </w:rPr>
          <w:delText>1</w:delText>
        </w:r>
      </w:del>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09A5"/>
    <w:rsid w:val="00477DB2"/>
    <w:rsid w:val="004A0D64"/>
    <w:rsid w:val="004D05EB"/>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3555"/>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3F3B364D-0965-401B-BA39-C705E74B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A7534-950D-487F-87CD-6629389F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6</Pages>
  <Words>1926</Words>
  <Characters>11365</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Bena Marek</cp:lastModifiedBy>
  <cp:revision>20</cp:revision>
  <dcterms:created xsi:type="dcterms:W3CDTF">2018-04-23T15:20:00Z</dcterms:created>
  <dcterms:modified xsi:type="dcterms:W3CDTF">2019-03-18T19:41:00Z</dcterms:modified>
</cp:coreProperties>
</file>